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0835EF99" w:rsidR="00930334" w:rsidRPr="00764761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64761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24A0A" w:rsidRPr="00764761">
        <w:rPr>
          <w:rFonts w:ascii="Cambria" w:hAnsi="Cambria" w:cs="Arial"/>
          <w:b/>
          <w:bCs/>
          <w:sz w:val="22"/>
          <w:szCs w:val="22"/>
        </w:rPr>
        <w:t>9</w:t>
      </w:r>
      <w:r w:rsidR="007E2C40" w:rsidRPr="00764761">
        <w:rPr>
          <w:rFonts w:ascii="Cambria" w:hAnsi="Cambria" w:cs="Arial"/>
          <w:b/>
          <w:bCs/>
          <w:sz w:val="22"/>
          <w:szCs w:val="22"/>
        </w:rPr>
        <w:t>.1.</w:t>
      </w:r>
      <w:r w:rsidRPr="0076476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764761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Pr="00764761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Pr="00764761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764761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Pr="00764761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Pr="00764761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4761"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Pr="00764761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4761"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3C54712F" w:rsidR="00930334" w:rsidRPr="00764761" w:rsidRDefault="00DE7E8C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64761">
        <w:rPr>
          <w:rFonts w:ascii="Cambria" w:hAnsi="Cambria" w:cs="Arial"/>
          <w:b/>
          <w:bCs/>
          <w:sz w:val="22"/>
          <w:szCs w:val="22"/>
        </w:rPr>
        <w:t>(dot. Pakietu I-II)</w:t>
      </w:r>
    </w:p>
    <w:p w14:paraId="332D6220" w14:textId="029AF097" w:rsidR="00930334" w:rsidRPr="00764761" w:rsidRDefault="007B1884" w:rsidP="00B60F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B60FA6" w:rsidRPr="00764761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nadleśnictw Zdroje </w:t>
      </w:r>
      <w:r w:rsidR="00B60FA6" w:rsidRPr="00764761">
        <w:rPr>
          <w:rFonts w:ascii="Cambria" w:hAnsi="Cambria" w:cs="Arial"/>
          <w:bCs/>
          <w:sz w:val="22"/>
          <w:szCs w:val="22"/>
        </w:rPr>
        <w:br/>
        <w:t>i Międzylesie”</w:t>
      </w:r>
      <w:r w:rsidRPr="00764761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764761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oświadczam, że Wykonawca</w:t>
      </w:r>
      <w:r w:rsidR="00CA56BD" w:rsidRPr="00764761">
        <w:rPr>
          <w:rFonts w:ascii="Cambria" w:hAnsi="Cambria" w:cs="Arial"/>
          <w:bCs/>
          <w:sz w:val="22"/>
          <w:szCs w:val="22"/>
        </w:rPr>
        <w:t>,</w:t>
      </w:r>
      <w:r w:rsidRPr="00764761"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 w:rsidRPr="00764761">
        <w:rPr>
          <w:rFonts w:ascii="Cambria" w:hAnsi="Cambria" w:cs="Arial"/>
          <w:bCs/>
          <w:sz w:val="22"/>
          <w:szCs w:val="22"/>
        </w:rPr>
        <w:t xml:space="preserve"> niżej wskazane osoby</w:t>
      </w:r>
      <w:r w:rsidRPr="00764761"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Pr="00764761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Pr="00764761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Pr="00764761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1"/>
        <w:gridCol w:w="1522"/>
        <w:gridCol w:w="1931"/>
        <w:gridCol w:w="2974"/>
        <w:gridCol w:w="2381"/>
        <w:gridCol w:w="2743"/>
        <w:gridCol w:w="1872"/>
      </w:tblGrid>
      <w:tr w:rsidR="00932AEE" w:rsidRPr="00764761" w14:paraId="4DF34C83" w14:textId="2CA5CE6F" w:rsidTr="00DB3C90">
        <w:trPr>
          <w:trHeight w:val="98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A637C4" w:rsidRPr="00764761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A637C4" w:rsidRPr="00764761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A637C4" w:rsidRPr="00764761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Zakres wykonywanych czynności 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0BAC83C2" w:rsidR="00A637C4" w:rsidRPr="00764761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Doświadczenie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3FAECACC" w:rsidR="00A637C4" w:rsidRPr="00764761" w:rsidRDefault="00A637C4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77A4" w14:textId="67582E52" w:rsidR="00A637C4" w:rsidRPr="00764761" w:rsidRDefault="00A637C4" w:rsidP="004C2C4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Staż pracy</w:t>
            </w:r>
            <w:r w:rsidR="00401F58"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/doświadczenie</w:t>
            </w:r>
            <w:ins w:id="0" w:author="JiW" w:date="2025-11-20T12:09:00Z" w16du:dateUtc="2025-11-20T11:09:00Z">
              <w:r w:rsidR="00526DC3">
                <w:rPr>
                  <w:rFonts w:ascii="Cambria" w:hAnsi="Cambria" w:cs="Arial"/>
                  <w:b/>
                  <w:bCs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4994AFBB" w:rsidR="00A637C4" w:rsidRPr="00764761" w:rsidRDefault="00A637C4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932AEE" w:rsidRPr="00764761" w14:paraId="00ED9592" w14:textId="7EBDC3B1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A637C4" w:rsidRPr="00764761" w:rsidRDefault="00A637C4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EA6D774" w:rsidR="00A637C4" w:rsidRPr="00764761" w:rsidRDefault="00A637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550C0C5C" w14:textId="77777777" w:rsidR="00A637C4" w:rsidRPr="00764761" w:rsidRDefault="00A637C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F96C0D7" w:rsidR="00A637C4" w:rsidRPr="00764761" w:rsidRDefault="00A637C4" w:rsidP="004716F2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urządzania lasu</w:t>
            </w:r>
            <w:r w:rsidR="00DB3C90"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E1E2" w14:textId="1C454368" w:rsidR="00FB18FE" w:rsidRPr="00764761" w:rsidRDefault="00A637C4" w:rsidP="004716F2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wraz z prognoz</w:t>
            </w:r>
            <w:r w:rsidR="003D34E6" w:rsidRPr="00764761">
              <w:rPr>
                <w:rFonts w:ascii="Cambria" w:hAnsi="Cambria" w:cs="Arial"/>
                <w:bCs/>
                <w:sz w:val="22"/>
                <w:szCs w:val="22"/>
              </w:rPr>
              <w:t>ą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oddziaływania na środowisko, który został zatwierdzon</w:t>
            </w:r>
            <w:r w:rsidR="003F06FA" w:rsidRPr="00764761">
              <w:rPr>
                <w:rFonts w:ascii="Cambria" w:hAnsi="Cambria" w:cs="Arial"/>
                <w:bCs/>
                <w:sz w:val="22"/>
                <w:szCs w:val="22"/>
              </w:rPr>
              <w:t>y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przez ministra</w:t>
            </w:r>
            <w:r w:rsidR="003F06FA"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właściwego do spraw środowiska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="00420F9D"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06B4E59C" w14:textId="2837B8FC" w:rsidR="00A637C4" w:rsidRPr="00764761" w:rsidRDefault="003F06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wraz z prognoz</w:t>
            </w:r>
            <w:r w:rsidR="003D34E6" w:rsidRPr="00764761">
              <w:rPr>
                <w:rFonts w:ascii="Cambria" w:hAnsi="Cambria" w:cs="Arial"/>
                <w:bCs/>
                <w:sz w:val="22"/>
                <w:szCs w:val="22"/>
              </w:rPr>
              <w:t>ą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oddziaływania na środowisko, który został 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="00420F9D"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013BBEEA" w:rsidR="00A637C4" w:rsidRPr="00764761" w:rsidRDefault="007C31F8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BB39" w14:textId="3DE5416F" w:rsidR="00A637C4" w:rsidRPr="00764761" w:rsidRDefault="004C2C4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………</w:t>
            </w:r>
            <w:r w:rsidR="00207BE0">
              <w:rPr>
                <w:rFonts w:ascii="Cambria" w:hAnsi="Cambria" w:cs="Arial"/>
                <w:bCs/>
                <w:sz w:val="22"/>
                <w:szCs w:val="22"/>
              </w:rPr>
              <w:t>……………………………...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 od ….. do …….</w:t>
            </w:r>
            <w:r w:rsidR="006D71AB"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26C8BF32" w:rsidR="00A637C4" w:rsidRPr="00764761" w:rsidRDefault="00A637C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26AD7C67" w14:textId="77777777" w:rsidTr="00207BE0">
        <w:trPr>
          <w:trHeight w:val="41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C581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9E82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C75A" w14:textId="7D63EB35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5480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1CAFB7A4" w14:textId="1B0DA345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D04B" w14:textId="753D4FC7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8C2F" w14:textId="42DCC274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……</w:t>
            </w:r>
            <w:r w:rsidR="00207BE0">
              <w:rPr>
                <w:rFonts w:ascii="Cambria" w:hAnsi="Cambria" w:cs="Arial"/>
                <w:bCs/>
                <w:sz w:val="22"/>
                <w:szCs w:val="22"/>
              </w:rPr>
              <w:t>……………………………….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 od ….. do 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D717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7196DB8A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FF91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69A4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9E1C" w14:textId="687F9D0A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6CBE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3540505E" w14:textId="78305BE8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8D3" w14:textId="7242DDE6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8F52" w14:textId="5F8C735B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</w:t>
            </w:r>
            <w:r w:rsidR="00207BE0">
              <w:rPr>
                <w:rFonts w:ascii="Cambria" w:hAnsi="Cambria" w:cs="Arial"/>
                <w:bCs/>
                <w:sz w:val="22"/>
                <w:szCs w:val="22"/>
              </w:rPr>
              <w:t>…………………………….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…… od ….. do 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229F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3B385F8A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EA814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CBE6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1F15" w14:textId="45881B61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urządzania lasu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215F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zatwierdzony przez ministra 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4D162B17" w14:textId="3AFFF7C7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 xml:space="preserve">Brał/a udział w sporządzaniu planu urządzenia lasu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wraz z prognozą oddziaływania na środowisko, który został zatwierdzony przez ministra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właściwego do spraw środowiska </w:t>
            </w:r>
            <w:r w:rsidRPr="00764761">
              <w:rPr>
                <w:rFonts w:ascii="Cambria" w:hAnsi="Cambria" w:cs="Arial"/>
                <w:sz w:val="22"/>
                <w:szCs w:val="22"/>
              </w:rPr>
              <w:t>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EF9D" w14:textId="08D164F6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Leśne średnie/Wyższe o kierunku leśnictwo*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4734" w14:textId="543B075B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</w:t>
            </w:r>
            <w:r w:rsidR="00207BE0">
              <w:rPr>
                <w:rFonts w:ascii="Cambria" w:hAnsi="Cambria" w:cs="Arial"/>
                <w:bCs/>
                <w:sz w:val="22"/>
                <w:szCs w:val="22"/>
              </w:rPr>
              <w:t>…………………………….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…… od ….. do 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88AF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071A443E" w14:textId="77777777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1E5A65FA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1EB88880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urządzania lasu – kierownik robót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15EB" w14:textId="2E70AFCC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Brał/a udział jako kierownik zespołu sporządzającego  plan urządzenia lasu wraz z prognozą oddziaływania na środowisko, który został zatwierdzony przez ministra właściwego do spraw środowiska 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  <w:p w14:paraId="60386C91" w14:textId="31D30214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Brał/a udział jako kierownik zespołu sporządzającego  plan urządzenia lasu wraz z prognozą oddziaływania na środowisko, który został zatwierdzony przez ministra właściwego do spraw środowiska dla …………..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4DEC4D13" w:rsidR="00DB3C90" w:rsidRPr="00764761" w:rsidDel="00567C7A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Wyższe o kierunku leśnictwo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5B69" w14:textId="2FACA45C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</w:t>
            </w:r>
            <w:r w:rsidR="00207BE0">
              <w:rPr>
                <w:rFonts w:ascii="Cambria" w:hAnsi="Cambria" w:cs="Arial"/>
                <w:bCs/>
                <w:sz w:val="22"/>
                <w:szCs w:val="22"/>
              </w:rPr>
              <w:t>……………………………..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…… od ….. do 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202A86A6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06189277" w14:textId="71155B6F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0E9D1E74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0ED4D05" w:rsidR="00DB3C90" w:rsidRPr="00764761" w:rsidRDefault="00DB3C90" w:rsidP="00DB3C90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ocen oddziaływania na środowisko</w:t>
            </w:r>
            <w:r w:rsidRPr="00764761">
              <w:rPr>
                <w:rFonts w:ascii="Cambria" w:hAnsi="Cambria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FFB1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  <w:p w14:paraId="4201C963" w14:textId="1D009061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Uczestniczył/a</w:t>
            </w:r>
            <w:r w:rsidRPr="0076476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w pracach w zespołach autorów przygotowujących raporty o oddziaływaniu przedsięwzięcia na środowisko lub prognozy oddziaływania na środowisko</w:t>
            </w:r>
          </w:p>
          <w:p w14:paraId="2B98992A" w14:textId="7CA1EE21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lub</w:t>
            </w:r>
          </w:p>
          <w:p w14:paraId="126C5725" w14:textId="40D89D00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Był/a co najmniej pięciokrotnie członkiem zespołów autorów przygotowujących raporty o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oddziaływaniu przedsięwzięcia na środowisko lub prognozy oddziaływania na środowisko dla ………… (należy wymienić tyle podmiotów i zespołów ile to konieczne aby spełnić warunek)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A8BE" w14:textId="14B9A0C6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Studia pierwszego stopnia/Studia drugiego stopnia/Jednolite studia magisterskie* na kierunku …………..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4</w:t>
            </w:r>
          </w:p>
          <w:p w14:paraId="7C65AC6A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B9CA114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69E9C3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7D7EE0F" w14:textId="77777777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51D47909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 xml:space="preserve">Studia pierwszego stopnia/Studia drugiego </w:t>
            </w:r>
            <w:r w:rsidRPr="0076476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stopnia/Jednolite studia magisterskie*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D815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0871F7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5DD1BC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CCFF50F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C3E5183" w14:textId="400F1C95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Od …… do ……….</w:t>
            </w:r>
            <w:r w:rsidRPr="00764761">
              <w:rPr>
                <w:rFonts w:ascii="Cambria" w:hAnsi="Cambria" w:cs="Arial"/>
                <w:bCs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2FCB7B1A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B3C90" w:rsidRPr="00764761" w14:paraId="16C7729B" w14:textId="4A8320CB" w:rsidTr="00DB3C90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5B91739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3E460D7D" w:rsidR="00DB3C90" w:rsidRPr="00764761" w:rsidRDefault="00DB3C90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Specjalista ds. GIS</w:t>
            </w:r>
          </w:p>
        </w:tc>
        <w:tc>
          <w:tcPr>
            <w:tcW w:w="3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7A89D" w14:textId="77777777" w:rsidR="00DB3C90" w:rsidRDefault="00DB3C90" w:rsidP="00DB3C90">
            <w:pPr>
              <w:spacing w:before="120"/>
              <w:rPr>
                <w:ins w:id="1" w:author="JiW" w:date="2025-11-19T15:04:00Z" w16du:dateUtc="2025-11-19T14:04:00Z"/>
                <w:rFonts w:ascii="Cambria" w:hAnsi="Cambria" w:cs="Arial"/>
                <w:sz w:val="22"/>
                <w:szCs w:val="22"/>
              </w:rPr>
            </w:pPr>
            <w:r w:rsidRPr="00764761">
              <w:rPr>
                <w:rFonts w:ascii="Cambria" w:hAnsi="Cambria" w:cs="Arial"/>
                <w:sz w:val="22"/>
                <w:szCs w:val="22"/>
              </w:rPr>
              <w:t>Wykonywał/a / aktualizował/a leśną mapę numeryczną dla Nadleśnictwa ………</w:t>
            </w:r>
          </w:p>
          <w:p w14:paraId="5586B7CF" w14:textId="1F7A1CAE" w:rsidR="003E1476" w:rsidRDefault="003E1476" w:rsidP="00DB3C90">
            <w:pPr>
              <w:spacing w:before="120"/>
              <w:rPr>
                <w:ins w:id="2" w:author="JiW" w:date="2025-11-19T15:04:00Z" w16du:dateUtc="2025-11-19T14:04:00Z"/>
                <w:rFonts w:ascii="Cambria" w:hAnsi="Cambria" w:cs="Arial"/>
                <w:sz w:val="22"/>
                <w:szCs w:val="22"/>
              </w:rPr>
            </w:pPr>
            <w:ins w:id="3" w:author="JiW" w:date="2025-11-19T15:04:00Z" w16du:dateUtc="2025-11-19T14:04:00Z">
              <w:r w:rsidRPr="00764761">
                <w:rPr>
                  <w:rFonts w:ascii="Cambria" w:hAnsi="Cambria" w:cs="Arial"/>
                  <w:sz w:val="22"/>
                  <w:szCs w:val="22"/>
                </w:rPr>
                <w:t>Wykonywał/a / aktualizował/a leśną mapę numeryczną dla Nadleśnictwa ………</w:t>
              </w:r>
            </w:ins>
          </w:p>
          <w:p w14:paraId="7E249E22" w14:textId="66F26442" w:rsidR="003E1476" w:rsidRPr="00764761" w:rsidRDefault="003E1476" w:rsidP="00DB3C90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86DC" w14:textId="5E777AA7" w:rsidR="00DB3C90" w:rsidRPr="00764761" w:rsidRDefault="00DB3C90" w:rsidP="00DB3C9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Nie dotyczy</w:t>
            </w:r>
          </w:p>
          <w:p w14:paraId="5DD385F8" w14:textId="7377551B" w:rsidR="00DB3C90" w:rsidRPr="00764761" w:rsidRDefault="00DB3C90" w:rsidP="00DB3C90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332C" w14:textId="48DFFAFE" w:rsidR="00DB3C90" w:rsidRPr="00764761" w:rsidRDefault="00DB3C90" w:rsidP="00DB3C90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764761">
              <w:rPr>
                <w:rFonts w:ascii="Cambria" w:hAnsi="Cambria" w:cs="Arial"/>
                <w:bCs/>
                <w:sz w:val="22"/>
                <w:szCs w:val="22"/>
              </w:rPr>
              <w:t>Nie dotyczy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6DC9E9DA" w:rsidR="00DB3C90" w:rsidRPr="00764761" w:rsidRDefault="00DB3C90" w:rsidP="00DB3C9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764761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CC06AF8" w:rsidR="00930334" w:rsidRPr="00764761" w:rsidRDefault="007C31F8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</w:rPr>
        <w:t>*</w:t>
      </w:r>
      <w:r w:rsidR="00391F0E" w:rsidRPr="00764761">
        <w:rPr>
          <w:rFonts w:ascii="Cambria" w:hAnsi="Cambria" w:cs="Arial"/>
          <w:bCs/>
          <w:iCs/>
          <w:sz w:val="22"/>
          <w:szCs w:val="22"/>
        </w:rPr>
        <w:t xml:space="preserve"> –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</w:t>
      </w:r>
      <w:r w:rsidR="00DA22B1" w:rsidRPr="007647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</w:p>
    <w:p w14:paraId="7CD49A9C" w14:textId="4E00462E" w:rsidR="00420F9D" w:rsidRPr="00764761" w:rsidRDefault="00420F9D" w:rsidP="00420F9D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t>1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 xml:space="preserve">należy podać </w:t>
      </w:r>
      <w:r w:rsidR="00A24F8F" w:rsidRPr="00764761">
        <w:rPr>
          <w:rFonts w:ascii="Cambria" w:hAnsi="Cambria" w:cs="Arial"/>
          <w:bCs/>
          <w:i/>
          <w:iCs/>
          <w:sz w:val="22"/>
          <w:szCs w:val="22"/>
        </w:rPr>
        <w:t xml:space="preserve">nazwę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podmiot</w:t>
      </w:r>
      <w:r w:rsidR="00A24F8F" w:rsidRPr="00764761">
        <w:rPr>
          <w:rFonts w:ascii="Cambria" w:hAnsi="Cambria" w:cs="Arial"/>
          <w:bCs/>
          <w:i/>
          <w:iCs/>
          <w:sz w:val="22"/>
          <w:szCs w:val="22"/>
        </w:rPr>
        <w:t>u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, na rzecz którego sporządzano plan urządzenia lasu wraz z prognozą oddziaływania na środowisko, który został zatwierdzony przez ministra właściwego do spraw środowiska np. … dla Nadleśnictwa XYZ</w:t>
      </w:r>
    </w:p>
    <w:p w14:paraId="32C6B35E" w14:textId="4AB0883D" w:rsidR="004C2C41" w:rsidRPr="00764761" w:rsidRDefault="004C2C41" w:rsidP="00420F9D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4A52DE">
        <w:rPr>
          <w:rFonts w:ascii="Cambria" w:hAnsi="Cambria" w:cs="Arial"/>
          <w:bCs/>
          <w:iCs/>
          <w:sz w:val="22"/>
          <w:szCs w:val="22"/>
          <w:vertAlign w:val="superscript"/>
        </w:rPr>
        <w:t>2</w:t>
      </w:r>
      <w:r w:rsidRPr="004A52DE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="00A24F8F" w:rsidRPr="004A52DE">
        <w:rPr>
          <w:rFonts w:ascii="Cambria" w:hAnsi="Cambria" w:cs="Arial"/>
          <w:bCs/>
          <w:i/>
          <w:iCs/>
          <w:sz w:val="22"/>
          <w:szCs w:val="22"/>
        </w:rPr>
        <w:t xml:space="preserve">należy podać nazwę podmiotu, w którym dana osoba odbywała staż pracy przy wykonywaniu planów urządzenia lasu, </w:t>
      </w:r>
      <w:r w:rsidRPr="004A52DE">
        <w:rPr>
          <w:rFonts w:ascii="Cambria" w:hAnsi="Cambria" w:cs="Arial"/>
          <w:bCs/>
          <w:i/>
          <w:iCs/>
          <w:sz w:val="22"/>
          <w:szCs w:val="22"/>
        </w:rPr>
        <w:t>staż pracy należy podać z dokładnością do jednego dnia</w:t>
      </w:r>
      <w:r w:rsidR="00A24F8F" w:rsidRPr="004A52DE">
        <w:rPr>
          <w:rFonts w:ascii="Cambria" w:hAnsi="Cambria" w:cs="Arial"/>
          <w:bCs/>
          <w:i/>
          <w:iCs/>
          <w:sz w:val="22"/>
          <w:szCs w:val="22"/>
        </w:rPr>
        <w:t xml:space="preserve"> np. Spółka XYZ od 01.01.2018 do 30.06.2022</w:t>
      </w:r>
    </w:p>
    <w:p w14:paraId="71677AAD" w14:textId="38D7E7DA" w:rsidR="00DD0346" w:rsidRPr="00764761" w:rsidRDefault="00DD0346" w:rsidP="00DC523C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t>3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 xml:space="preserve">w przypadku skierowania do </w:t>
      </w:r>
      <w:r w:rsidR="00DC523C" w:rsidRPr="00764761">
        <w:rPr>
          <w:rFonts w:ascii="Cambria" w:hAnsi="Cambria" w:cs="Arial"/>
          <w:bCs/>
          <w:i/>
          <w:iCs/>
          <w:sz w:val="22"/>
          <w:szCs w:val="22"/>
        </w:rPr>
        <w:t xml:space="preserve">realizacji zamówienia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na stanowisko Specjalista ds. ocen oddziaływania na środowisko</w:t>
      </w:r>
      <w:r w:rsidR="00DC523C" w:rsidRPr="00764761">
        <w:rPr>
          <w:rFonts w:ascii="Cambria" w:hAnsi="Cambria" w:cs="Arial"/>
          <w:bCs/>
          <w:i/>
          <w:iCs/>
          <w:sz w:val="22"/>
          <w:szCs w:val="22"/>
        </w:rPr>
        <w:t xml:space="preserve"> osoby, która ukończyła, w rozumieniu przepisów ustawy z dnia 20 lipca 2018 r. Prawo o szkolnictwie wyższym i nauce (tekst jedn. Dz. U. z 202</w:t>
      </w:r>
      <w:r w:rsidR="007E3F1B" w:rsidRPr="00764761">
        <w:rPr>
          <w:rFonts w:ascii="Cambria" w:hAnsi="Cambria" w:cs="Arial"/>
          <w:bCs/>
          <w:i/>
          <w:iCs/>
          <w:sz w:val="22"/>
          <w:szCs w:val="22"/>
        </w:rPr>
        <w:t>4</w:t>
      </w:r>
      <w:r w:rsidR="00DC523C" w:rsidRPr="00764761">
        <w:rPr>
          <w:rFonts w:ascii="Cambria" w:hAnsi="Cambria" w:cs="Arial"/>
          <w:bCs/>
          <w:i/>
          <w:iCs/>
          <w:sz w:val="22"/>
          <w:szCs w:val="22"/>
        </w:rPr>
        <w:t xml:space="preserve"> r. poz. </w:t>
      </w:r>
      <w:r w:rsidR="007E3F1B" w:rsidRPr="00764761">
        <w:rPr>
          <w:rFonts w:ascii="Cambria" w:hAnsi="Cambria" w:cs="Arial"/>
          <w:bCs/>
          <w:i/>
          <w:iCs/>
          <w:sz w:val="22"/>
          <w:szCs w:val="22"/>
        </w:rPr>
        <w:t xml:space="preserve">1571 </w:t>
      </w:r>
      <w:r w:rsidR="00DC523C" w:rsidRPr="00764761">
        <w:rPr>
          <w:rFonts w:ascii="Cambria" w:hAnsi="Cambria" w:cs="Arial"/>
          <w:bCs/>
          <w:i/>
          <w:iCs/>
          <w:sz w:val="22"/>
          <w:szCs w:val="22"/>
        </w:rPr>
        <w:t xml:space="preserve"> ze zm.), co najmniej studia pierwszego stopnia lub studia drugiego stopnia, lub jednolite studia magisterskie na kierunkach związanych z kształceniem w zakresie: nauk ścisłych z dziedzin nauk chemicznych, nauk przyrodniczych z dziedzin nauk biologicznych oraz nauk o Ziemi, nauk technicznych z dziedzin nauk technicznych z dyscyplin: biotechnologia, górnictwo i geologia inżynierska, inżynieria środowiska, nauk rolniczych, leśnych i weterynaryjnych z dziedzin nauk rolniczych, nauk leśnych, Wykonawca nie wypełnia kolumny „Doświadczenie” oraz kolumny „Staż pracy/doświadczenie”</w:t>
      </w:r>
    </w:p>
    <w:p w14:paraId="2E20A18B" w14:textId="1EC849DC" w:rsidR="00932AEE" w:rsidRPr="00764761" w:rsidRDefault="00932AEE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lastRenderedPageBreak/>
        <w:t>4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należy wypełnić tylko w przypadku, o którym mowa w przypisie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</w:t>
      </w: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t>3</w:t>
      </w:r>
    </w:p>
    <w:p w14:paraId="04C64C93" w14:textId="1B7085F0" w:rsidR="006D71AB" w:rsidRPr="00764761" w:rsidRDefault="006D71AB" w:rsidP="00DC523C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t>5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należy wypełnić tylko w przypadku skierowania do realizacji zamówienia na stanowisko Specjalista ds. ocen oddziaływania na środowisko osoby,</w:t>
      </w:r>
      <w:r w:rsidRPr="00764761">
        <w:rPr>
          <w:rFonts w:ascii="Cambria" w:hAnsi="Cambria"/>
          <w:i/>
          <w:sz w:val="22"/>
          <w:szCs w:val="22"/>
        </w:rPr>
        <w:t xml:space="preserve">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która ukończyła, w rozumieniu przepisów ustawy z dnia 20 lipca 2018 r. Prawo o szkolnictwie wyższym i nauce (tekst jedn. Dz. U. z 202</w:t>
      </w:r>
      <w:r w:rsidR="00E6688C" w:rsidRPr="00764761">
        <w:rPr>
          <w:rFonts w:ascii="Cambria" w:hAnsi="Cambria" w:cs="Arial"/>
          <w:bCs/>
          <w:i/>
          <w:iCs/>
          <w:sz w:val="22"/>
          <w:szCs w:val="22"/>
        </w:rPr>
        <w:t>4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 xml:space="preserve"> r. poz. </w:t>
      </w:r>
      <w:r w:rsidR="00E6688C" w:rsidRPr="00764761">
        <w:rPr>
          <w:rFonts w:ascii="Cambria" w:hAnsi="Cambria" w:cs="Arial"/>
          <w:bCs/>
          <w:i/>
          <w:iCs/>
          <w:sz w:val="22"/>
          <w:szCs w:val="22"/>
        </w:rPr>
        <w:t>1571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 xml:space="preserve"> ze zm.) , studia pierwszego stopnia lub drugiego stopnia lub jednolite studia magisterskie, i posiada co najmniej 3-letnie doświadczenie w pracach w zespołach autorów przygotowujących raporty o oddziaływaniu przedsięwzięcia na środowisko lub prognozy oddziaływania na środowisko, doświadczenie należy podać z dokładnością do jednego dnia</w:t>
      </w:r>
    </w:p>
    <w:p w14:paraId="489CAFC3" w14:textId="159C2A58" w:rsidR="00DB3C90" w:rsidRPr="00764761" w:rsidRDefault="00DB3C90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  <w:r w:rsidRPr="00764761">
        <w:rPr>
          <w:rFonts w:ascii="Cambria" w:hAnsi="Cambria" w:cs="Arial"/>
          <w:bCs/>
          <w:iCs/>
          <w:sz w:val="22"/>
          <w:szCs w:val="22"/>
          <w:vertAlign w:val="superscript"/>
        </w:rPr>
        <w:t>6</w:t>
      </w:r>
      <w:r w:rsidRPr="00764761">
        <w:rPr>
          <w:rFonts w:ascii="Cambria" w:hAnsi="Cambria" w:cs="Arial"/>
          <w:bCs/>
          <w:iCs/>
          <w:sz w:val="22"/>
          <w:szCs w:val="22"/>
        </w:rPr>
        <w:t xml:space="preserve"> – </w:t>
      </w:r>
      <w:r w:rsidRPr="00764761">
        <w:rPr>
          <w:rFonts w:ascii="Cambria" w:hAnsi="Cambria" w:cs="Arial"/>
          <w:bCs/>
          <w:i/>
          <w:iCs/>
          <w:sz w:val="22"/>
          <w:szCs w:val="22"/>
        </w:rPr>
        <w:t>w zależności od pakietu należy wskazać co najmniej czterech Specjalistów ds. urządzania lasu</w:t>
      </w:r>
    </w:p>
    <w:p w14:paraId="2B602957" w14:textId="77777777" w:rsidR="00932AEE" w:rsidRPr="00764761" w:rsidRDefault="00932AEE" w:rsidP="00DC523C">
      <w:pPr>
        <w:spacing w:before="120"/>
        <w:ind w:left="284"/>
        <w:rPr>
          <w:rFonts w:ascii="Cambria" w:hAnsi="Cambria" w:cs="Arial"/>
          <w:bCs/>
          <w:iCs/>
          <w:sz w:val="22"/>
          <w:szCs w:val="22"/>
        </w:rPr>
      </w:pPr>
    </w:p>
    <w:p w14:paraId="6C1B8741" w14:textId="77777777" w:rsidR="00930334" w:rsidRPr="00764761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Pr="00764761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64761">
        <w:rPr>
          <w:rFonts w:ascii="Cambria" w:hAnsi="Cambria" w:cs="Arial"/>
          <w:bCs/>
          <w:sz w:val="22"/>
          <w:szCs w:val="22"/>
        </w:rPr>
        <w:t>________________________________</w:t>
      </w:r>
      <w:r w:rsidRPr="00764761">
        <w:rPr>
          <w:rFonts w:ascii="Cambria" w:hAnsi="Cambria" w:cs="Arial"/>
          <w:bCs/>
          <w:sz w:val="22"/>
          <w:szCs w:val="22"/>
        </w:rPr>
        <w:tab/>
      </w:r>
      <w:r w:rsidRPr="00764761"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Pr="00764761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Pr="00764761" w:rsidRDefault="00CA56BD" w:rsidP="000E7D1C">
      <w:pPr>
        <w:spacing w:before="120"/>
        <w:jc w:val="both"/>
        <w:rPr>
          <w:rFonts w:ascii="Cambria" w:hAnsi="Cambria"/>
          <w:sz w:val="22"/>
          <w:szCs w:val="22"/>
        </w:rPr>
      </w:pPr>
      <w:r w:rsidRPr="00764761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764761">
        <w:rPr>
          <w:rFonts w:ascii="Cambria" w:hAnsi="Cambria" w:cs="Arial"/>
          <w:bCs/>
          <w:i/>
          <w:sz w:val="22"/>
          <w:szCs w:val="22"/>
        </w:rPr>
        <w:tab/>
      </w:r>
      <w:r w:rsidRPr="00764761">
        <w:rPr>
          <w:rFonts w:ascii="Cambria" w:hAnsi="Cambria" w:cs="Arial"/>
          <w:bCs/>
          <w:i/>
          <w:sz w:val="22"/>
          <w:szCs w:val="22"/>
        </w:rPr>
        <w:br/>
      </w:r>
      <w:r w:rsidRPr="0076476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64761">
        <w:rPr>
          <w:rFonts w:ascii="Cambria" w:hAnsi="Cambria" w:cs="Arial"/>
          <w:bCs/>
          <w:i/>
          <w:sz w:val="22"/>
          <w:szCs w:val="22"/>
        </w:rPr>
        <w:tab/>
      </w:r>
      <w:r w:rsidRPr="00764761">
        <w:rPr>
          <w:rFonts w:ascii="Cambria" w:hAnsi="Cambria" w:cs="Arial"/>
          <w:bCs/>
          <w:i/>
          <w:sz w:val="22"/>
          <w:szCs w:val="22"/>
        </w:rPr>
        <w:br/>
      </w:r>
      <w:r w:rsidRPr="0076476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64761">
        <w:rPr>
          <w:rFonts w:ascii="Cambria" w:hAnsi="Cambria" w:cs="Arial"/>
          <w:bCs/>
          <w:i/>
          <w:sz w:val="22"/>
          <w:szCs w:val="22"/>
        </w:rPr>
        <w:tab/>
      </w:r>
      <w:r w:rsidRPr="00764761">
        <w:rPr>
          <w:rFonts w:ascii="Cambria" w:hAnsi="Cambria" w:cs="Arial"/>
          <w:bCs/>
          <w:i/>
          <w:sz w:val="22"/>
          <w:szCs w:val="22"/>
        </w:rPr>
        <w:br/>
      </w:r>
      <w:r w:rsidRPr="0076476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76476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39D92" w14:textId="77777777" w:rsidR="00D12310" w:rsidRDefault="00D12310">
      <w:r>
        <w:separator/>
      </w:r>
    </w:p>
  </w:endnote>
  <w:endnote w:type="continuationSeparator" w:id="0">
    <w:p w14:paraId="6DBDE752" w14:textId="77777777" w:rsidR="00D12310" w:rsidRDefault="00D1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D379C" w14:textId="77777777" w:rsidR="00D12310" w:rsidRDefault="00D12310">
      <w:r>
        <w:separator/>
      </w:r>
    </w:p>
  </w:footnote>
  <w:footnote w:type="continuationSeparator" w:id="0">
    <w:p w14:paraId="2B7FE0DD" w14:textId="77777777" w:rsidR="00D12310" w:rsidRDefault="00D12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E58AB" w14:textId="046CE560" w:rsidR="0052036B" w:rsidRDefault="00F67417">
    <w:pPr>
      <w:pStyle w:val="Nagwek"/>
    </w:pPr>
    <w:r>
      <w:t>EB.270.</w:t>
    </w:r>
    <w:r w:rsidR="00B60FA6">
      <w:t>22</w:t>
    </w:r>
    <w:r>
      <w:t>.202</w:t>
    </w:r>
    <w:r w:rsidR="00B60FA6">
      <w:t>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42677"/>
    <w:rsid w:val="00077209"/>
    <w:rsid w:val="000B7974"/>
    <w:rsid w:val="000D6A04"/>
    <w:rsid w:val="000E7D1C"/>
    <w:rsid w:val="000F199B"/>
    <w:rsid w:val="001435FA"/>
    <w:rsid w:val="00152D58"/>
    <w:rsid w:val="00180FA6"/>
    <w:rsid w:val="001C5EE1"/>
    <w:rsid w:val="001E4D51"/>
    <w:rsid w:val="0020436F"/>
    <w:rsid w:val="00207BE0"/>
    <w:rsid w:val="002144FB"/>
    <w:rsid w:val="00231B4F"/>
    <w:rsid w:val="002433E6"/>
    <w:rsid w:val="002463B4"/>
    <w:rsid w:val="0025682C"/>
    <w:rsid w:val="00272388"/>
    <w:rsid w:val="002A3D3B"/>
    <w:rsid w:val="002B49AC"/>
    <w:rsid w:val="002B6563"/>
    <w:rsid w:val="002C656F"/>
    <w:rsid w:val="002D6014"/>
    <w:rsid w:val="002E6906"/>
    <w:rsid w:val="002E73DB"/>
    <w:rsid w:val="00300EBC"/>
    <w:rsid w:val="00324A0A"/>
    <w:rsid w:val="00334C50"/>
    <w:rsid w:val="0035697E"/>
    <w:rsid w:val="00361458"/>
    <w:rsid w:val="00377899"/>
    <w:rsid w:val="00391F0E"/>
    <w:rsid w:val="003A0240"/>
    <w:rsid w:val="003A5D55"/>
    <w:rsid w:val="003D34E6"/>
    <w:rsid w:val="003E1476"/>
    <w:rsid w:val="003E3FDF"/>
    <w:rsid w:val="003E64F8"/>
    <w:rsid w:val="003E6C79"/>
    <w:rsid w:val="003F06FA"/>
    <w:rsid w:val="00401F58"/>
    <w:rsid w:val="00404F62"/>
    <w:rsid w:val="00420F9D"/>
    <w:rsid w:val="004248C0"/>
    <w:rsid w:val="004704E8"/>
    <w:rsid w:val="004716F2"/>
    <w:rsid w:val="00473152"/>
    <w:rsid w:val="00490BA7"/>
    <w:rsid w:val="00495480"/>
    <w:rsid w:val="004A52DE"/>
    <w:rsid w:val="004B672D"/>
    <w:rsid w:val="004C2C41"/>
    <w:rsid w:val="004C6BFB"/>
    <w:rsid w:val="004F2489"/>
    <w:rsid w:val="004F5002"/>
    <w:rsid w:val="00500B1F"/>
    <w:rsid w:val="005118BE"/>
    <w:rsid w:val="0052036B"/>
    <w:rsid w:val="0052521B"/>
    <w:rsid w:val="00526DC3"/>
    <w:rsid w:val="00534EB5"/>
    <w:rsid w:val="00567C7A"/>
    <w:rsid w:val="005709FE"/>
    <w:rsid w:val="005D1070"/>
    <w:rsid w:val="005D10AF"/>
    <w:rsid w:val="005F6E15"/>
    <w:rsid w:val="006163A6"/>
    <w:rsid w:val="00620986"/>
    <w:rsid w:val="00631B7A"/>
    <w:rsid w:val="00633DA6"/>
    <w:rsid w:val="00661664"/>
    <w:rsid w:val="00677EDB"/>
    <w:rsid w:val="00681EB1"/>
    <w:rsid w:val="0069289B"/>
    <w:rsid w:val="006A49A2"/>
    <w:rsid w:val="006C2D34"/>
    <w:rsid w:val="006D71AB"/>
    <w:rsid w:val="006E6EF9"/>
    <w:rsid w:val="006F354D"/>
    <w:rsid w:val="00703341"/>
    <w:rsid w:val="007609C0"/>
    <w:rsid w:val="00764761"/>
    <w:rsid w:val="007920F5"/>
    <w:rsid w:val="007B1884"/>
    <w:rsid w:val="007B3629"/>
    <w:rsid w:val="007B3AED"/>
    <w:rsid w:val="007B64DB"/>
    <w:rsid w:val="007C31F8"/>
    <w:rsid w:val="007D307C"/>
    <w:rsid w:val="007E2C40"/>
    <w:rsid w:val="007E3F1B"/>
    <w:rsid w:val="008224DE"/>
    <w:rsid w:val="00822863"/>
    <w:rsid w:val="00832814"/>
    <w:rsid w:val="00842FF3"/>
    <w:rsid w:val="00851AB8"/>
    <w:rsid w:val="0085284C"/>
    <w:rsid w:val="00855076"/>
    <w:rsid w:val="00877C02"/>
    <w:rsid w:val="00883B14"/>
    <w:rsid w:val="008C02A1"/>
    <w:rsid w:val="008C6CB1"/>
    <w:rsid w:val="008E0F81"/>
    <w:rsid w:val="008F41CB"/>
    <w:rsid w:val="008F676E"/>
    <w:rsid w:val="00903259"/>
    <w:rsid w:val="00930334"/>
    <w:rsid w:val="00932AEE"/>
    <w:rsid w:val="00964826"/>
    <w:rsid w:val="009925C1"/>
    <w:rsid w:val="009A3926"/>
    <w:rsid w:val="009A72DA"/>
    <w:rsid w:val="009D64EE"/>
    <w:rsid w:val="009E443A"/>
    <w:rsid w:val="00A07F38"/>
    <w:rsid w:val="00A24F8F"/>
    <w:rsid w:val="00A375F8"/>
    <w:rsid w:val="00A5416E"/>
    <w:rsid w:val="00A637C4"/>
    <w:rsid w:val="00AB3BF3"/>
    <w:rsid w:val="00AB4755"/>
    <w:rsid w:val="00B0529A"/>
    <w:rsid w:val="00B60FA6"/>
    <w:rsid w:val="00B96A94"/>
    <w:rsid w:val="00BB3FF6"/>
    <w:rsid w:val="00BC006C"/>
    <w:rsid w:val="00BE04B6"/>
    <w:rsid w:val="00BE596B"/>
    <w:rsid w:val="00BF4249"/>
    <w:rsid w:val="00C14B45"/>
    <w:rsid w:val="00C33C60"/>
    <w:rsid w:val="00C35669"/>
    <w:rsid w:val="00CA56BD"/>
    <w:rsid w:val="00CC1EBF"/>
    <w:rsid w:val="00CD3E88"/>
    <w:rsid w:val="00CE3B02"/>
    <w:rsid w:val="00CF5271"/>
    <w:rsid w:val="00D04020"/>
    <w:rsid w:val="00D12310"/>
    <w:rsid w:val="00D23030"/>
    <w:rsid w:val="00D257D9"/>
    <w:rsid w:val="00D70F42"/>
    <w:rsid w:val="00D83ACB"/>
    <w:rsid w:val="00DA22B1"/>
    <w:rsid w:val="00DA4A1F"/>
    <w:rsid w:val="00DB3C90"/>
    <w:rsid w:val="00DC1453"/>
    <w:rsid w:val="00DC523C"/>
    <w:rsid w:val="00DD0346"/>
    <w:rsid w:val="00DE7E8C"/>
    <w:rsid w:val="00DF0DF9"/>
    <w:rsid w:val="00DF430B"/>
    <w:rsid w:val="00E1689D"/>
    <w:rsid w:val="00E40C17"/>
    <w:rsid w:val="00E609B1"/>
    <w:rsid w:val="00E6688C"/>
    <w:rsid w:val="00E81D46"/>
    <w:rsid w:val="00E84F31"/>
    <w:rsid w:val="00E9754B"/>
    <w:rsid w:val="00F069D0"/>
    <w:rsid w:val="00F23E3F"/>
    <w:rsid w:val="00F27809"/>
    <w:rsid w:val="00F30BAB"/>
    <w:rsid w:val="00F34EA7"/>
    <w:rsid w:val="00F3568C"/>
    <w:rsid w:val="00F67417"/>
    <w:rsid w:val="00F67D9E"/>
    <w:rsid w:val="00F965AD"/>
    <w:rsid w:val="00F9691C"/>
    <w:rsid w:val="00FB005D"/>
    <w:rsid w:val="00FB18FE"/>
    <w:rsid w:val="00FB33A8"/>
    <w:rsid w:val="00FD22E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378B63-724E-4A1F-B8FA-38446530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44</cp:revision>
  <cp:lastPrinted>2023-12-19T11:58:00Z</cp:lastPrinted>
  <dcterms:created xsi:type="dcterms:W3CDTF">2022-06-26T13:00:00Z</dcterms:created>
  <dcterms:modified xsi:type="dcterms:W3CDTF">2025-11-20T11:21:00Z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